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B9F" w:rsidRPr="00276B9F" w:rsidRDefault="00276B9F" w:rsidP="00276B9F">
      <w:pPr>
        <w:shd w:val="clear" w:color="auto" w:fill="FFFFFF"/>
        <w:spacing w:after="0" w:line="0" w:lineRule="auto"/>
        <w:rPr>
          <w:ins w:id="0" w:author="Unknown"/>
          <w:rFonts w:ascii="Arial" w:eastAsia="Times New Roman" w:hAnsi="Arial" w:cs="Arial"/>
          <w:b/>
          <w:bCs/>
          <w:color w:val="333333"/>
          <w:sz w:val="54"/>
          <w:szCs w:val="54"/>
        </w:rPr>
      </w:pPr>
      <w:ins w:id="1" w:author="Unknown">
        <w:r w:rsidRPr="00276B9F">
          <w:rPr>
            <w:rFonts w:ascii="Arial" w:eastAsia="Times New Roman" w:hAnsi="Arial" w:cs="Arial"/>
            <w:b/>
            <w:bCs/>
            <w:color w:val="333333"/>
            <w:sz w:val="54"/>
            <w:szCs w:val="54"/>
          </w:rPr>
          <w:t>6</w:t>
        </w:r>
      </w:ins>
    </w:p>
    <w:p w:rsidR="004A39CF" w:rsidRDefault="004A39CF" w:rsidP="004A39CF">
      <w:pPr>
        <w:pStyle w:val="Heading3"/>
        <w:shd w:val="clear" w:color="auto" w:fill="7A9568"/>
        <w:spacing w:before="0" w:beforeAutospacing="0"/>
        <w:jc w:val="center"/>
        <w:rPr>
          <w:rFonts w:ascii="Georgia" w:hAnsi="Georgia"/>
          <w:color w:val="FFFFCC"/>
          <w:sz w:val="22"/>
          <w:szCs w:val="22"/>
          <w:lang w:val="es-CR"/>
        </w:rPr>
      </w:pPr>
      <w:bookmarkStart w:id="2" w:name="427219112571239155"/>
      <w:bookmarkEnd w:id="2"/>
    </w:p>
    <w:p w:rsidR="004A39CF" w:rsidRPr="004742A3" w:rsidRDefault="004A39CF" w:rsidP="004A39CF">
      <w:pPr>
        <w:pStyle w:val="Heading3"/>
        <w:shd w:val="clear" w:color="auto" w:fill="7A9568"/>
        <w:spacing w:before="0" w:beforeAutospacing="0"/>
        <w:jc w:val="center"/>
        <w:rPr>
          <w:rFonts w:ascii="Georgia" w:hAnsi="Georgia"/>
          <w:i/>
          <w:iCs/>
          <w:color w:val="FFFFFF"/>
          <w:sz w:val="26"/>
          <w:szCs w:val="26"/>
        </w:rPr>
      </w:pPr>
      <w:r w:rsidRPr="004742A3">
        <w:rPr>
          <w:rFonts w:ascii="Georgia" w:hAnsi="Georgia"/>
          <w:i/>
          <w:iCs/>
          <w:color w:val="FFFFFF"/>
          <w:sz w:val="26"/>
          <w:szCs w:val="26"/>
        </w:rPr>
        <w:t>Nosotros los Hombres</w:t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t xml:space="preserve"> de Jorge Debravo</w:t>
      </w:r>
    </w:p>
    <w:p w:rsidR="004A39CF" w:rsidRPr="004742A3" w:rsidRDefault="004A39CF" w:rsidP="004742A3">
      <w:pPr>
        <w:pStyle w:val="Heading3"/>
        <w:shd w:val="clear" w:color="auto" w:fill="7A9568"/>
        <w:spacing w:before="0" w:beforeAutospacing="0"/>
        <w:jc w:val="center"/>
        <w:rPr>
          <w:rFonts w:ascii="Georgia" w:hAnsi="Georgia"/>
          <w:i/>
          <w:iCs/>
          <w:color w:val="FFFFFF"/>
          <w:sz w:val="26"/>
          <w:szCs w:val="26"/>
        </w:rPr>
      </w:pP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proofErr w:type="spellStart"/>
      <w:r w:rsidRPr="004742A3">
        <w:rPr>
          <w:rFonts w:ascii="Georgia" w:hAnsi="Georgia"/>
          <w:i/>
          <w:iCs/>
          <w:color w:val="FFFFFF"/>
          <w:sz w:val="26"/>
          <w:szCs w:val="26"/>
        </w:rPr>
        <w:t>V</w:t>
      </w:r>
      <w:r>
        <w:rPr>
          <w:rFonts w:ascii="Georgia" w:hAnsi="Georgia"/>
          <w:i/>
          <w:iCs/>
          <w:color w:val="FFFFFF"/>
          <w:sz w:val="26"/>
          <w:szCs w:val="26"/>
        </w:rPr>
        <w:t>engo</w:t>
      </w:r>
      <w:proofErr w:type="spellEnd"/>
      <w:r>
        <w:rPr>
          <w:rFonts w:ascii="Georgia" w:hAnsi="Georgia"/>
          <w:i/>
          <w:iCs/>
          <w:color w:val="FFFFFF"/>
          <w:sz w:val="26"/>
          <w:szCs w:val="26"/>
        </w:rPr>
        <w:t xml:space="preserve"> a </w:t>
      </w:r>
      <w:proofErr w:type="spellStart"/>
      <w:r>
        <w:rPr>
          <w:rFonts w:ascii="Georgia" w:hAnsi="Georgia"/>
          <w:i/>
          <w:iCs/>
          <w:color w:val="FFFFFF"/>
          <w:sz w:val="26"/>
          <w:szCs w:val="26"/>
        </w:rPr>
        <w:t>buscarte</w:t>
      </w:r>
      <w:proofErr w:type="spellEnd"/>
      <w:r>
        <w:rPr>
          <w:rFonts w:ascii="Georgia" w:hAnsi="Georgia"/>
          <w:i/>
          <w:iCs/>
          <w:color w:val="FFFFFF"/>
          <w:sz w:val="26"/>
          <w:szCs w:val="26"/>
        </w:rPr>
        <w:t xml:space="preserve">, </w:t>
      </w:r>
      <w:proofErr w:type="spellStart"/>
      <w:r>
        <w:rPr>
          <w:rFonts w:ascii="Georgia" w:hAnsi="Georgia"/>
          <w:i/>
          <w:iCs/>
          <w:color w:val="FFFFFF"/>
          <w:sz w:val="26"/>
          <w:szCs w:val="26"/>
        </w:rPr>
        <w:t>hermano</w:t>
      </w:r>
      <w:proofErr w:type="spellEnd"/>
      <w:r>
        <w:rPr>
          <w:rFonts w:ascii="Georgia" w:hAnsi="Georgia"/>
          <w:i/>
          <w:iCs/>
          <w:color w:val="FFFFFF"/>
          <w:sz w:val="26"/>
          <w:szCs w:val="26"/>
        </w:rPr>
        <w:t>, porque traigo el poema</w:t>
      </w:r>
      <w:proofErr w:type="gramStart"/>
      <w:r>
        <w:rPr>
          <w:rFonts w:ascii="Georgia" w:hAnsi="Georgia"/>
          <w:i/>
          <w:iCs/>
          <w:color w:val="FFFFFF"/>
          <w:sz w:val="26"/>
          <w:szCs w:val="26"/>
        </w:rPr>
        <w:t>,</w:t>
      </w:r>
      <w:proofErr w:type="gramEnd"/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>
        <w:rPr>
          <w:rFonts w:ascii="Georgia" w:hAnsi="Georgia"/>
          <w:i/>
          <w:iCs/>
          <w:color w:val="FFFFFF"/>
          <w:sz w:val="26"/>
          <w:szCs w:val="26"/>
        </w:rPr>
        <w:t>que es traer el mundo a las espaldas.</w:t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>
        <w:rPr>
          <w:rFonts w:ascii="Georgia" w:hAnsi="Georgia"/>
          <w:i/>
          <w:iCs/>
          <w:color w:val="FFFFFF"/>
          <w:sz w:val="26"/>
          <w:szCs w:val="26"/>
        </w:rPr>
        <w:t>Soy como un perro que ruge a solas, ladra</w:t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>
        <w:rPr>
          <w:rFonts w:ascii="Georgia" w:hAnsi="Georgia"/>
          <w:i/>
          <w:iCs/>
          <w:color w:val="FFFFFF"/>
          <w:sz w:val="26"/>
          <w:szCs w:val="26"/>
        </w:rPr>
        <w:t>a las fieras del odio y de la angustia,</w:t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>
        <w:rPr>
          <w:rFonts w:ascii="Georgia" w:hAnsi="Georgia"/>
          <w:i/>
          <w:iCs/>
          <w:color w:val="FFFFFF"/>
          <w:sz w:val="26"/>
          <w:szCs w:val="26"/>
        </w:rPr>
        <w:t>echa a rodar la vida en mitad de la noche.</w:t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>
        <w:rPr>
          <w:rFonts w:ascii="Georgia" w:hAnsi="Georgia"/>
          <w:i/>
          <w:iCs/>
          <w:color w:val="FFFFFF"/>
          <w:sz w:val="26"/>
          <w:szCs w:val="26"/>
        </w:rPr>
        <w:t>Traigo sueños, tristezas, alegrías, mansedumbres,</w:t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>
        <w:rPr>
          <w:rFonts w:ascii="Georgia" w:hAnsi="Georgia"/>
          <w:i/>
          <w:iCs/>
          <w:color w:val="FFFFFF"/>
          <w:sz w:val="26"/>
          <w:szCs w:val="26"/>
        </w:rPr>
        <w:t>democracias quebradas como cántaros,</w:t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>
        <w:rPr>
          <w:rFonts w:ascii="Georgia" w:hAnsi="Georgia"/>
          <w:i/>
          <w:iCs/>
          <w:color w:val="FFFFFF"/>
          <w:sz w:val="26"/>
          <w:szCs w:val="26"/>
        </w:rPr>
        <w:t>religiones mohosas hasta el alma,</w:t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>
        <w:rPr>
          <w:rFonts w:ascii="Georgia" w:hAnsi="Georgia"/>
          <w:i/>
          <w:iCs/>
          <w:color w:val="FFFFFF"/>
          <w:sz w:val="26"/>
          <w:szCs w:val="26"/>
        </w:rPr>
        <w:t>rebeliones en germen echando lenguas de humo,</w:t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>
        <w:rPr>
          <w:rFonts w:ascii="Georgia" w:hAnsi="Georgia"/>
          <w:i/>
          <w:iCs/>
          <w:color w:val="FFFFFF"/>
          <w:sz w:val="26"/>
          <w:szCs w:val="26"/>
        </w:rPr>
        <w:t>árboles que no tienen</w:t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>
        <w:rPr>
          <w:rFonts w:ascii="Georgia" w:hAnsi="Georgia"/>
          <w:i/>
          <w:iCs/>
          <w:color w:val="FFFFFF"/>
          <w:sz w:val="26"/>
          <w:szCs w:val="26"/>
        </w:rPr>
        <w:t>suficientes resinas amorosas.</w:t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>
        <w:rPr>
          <w:rFonts w:ascii="Georgia" w:hAnsi="Georgia"/>
          <w:i/>
          <w:iCs/>
          <w:color w:val="FFFFFF"/>
          <w:sz w:val="26"/>
          <w:szCs w:val="26"/>
        </w:rPr>
        <w:t>Estamos sin amor, hermano mío,</w:t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>
        <w:rPr>
          <w:rFonts w:ascii="Georgia" w:hAnsi="Georgia"/>
          <w:i/>
          <w:iCs/>
          <w:color w:val="FFFFFF"/>
          <w:sz w:val="26"/>
          <w:szCs w:val="26"/>
        </w:rPr>
        <w:t>y esto es como estar ciegos en mitad de la tierra.</w:t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>
        <w:rPr>
          <w:rFonts w:ascii="Georgia" w:hAnsi="Georgia"/>
          <w:i/>
          <w:iCs/>
          <w:color w:val="FFFFFF"/>
          <w:sz w:val="26"/>
          <w:szCs w:val="26"/>
        </w:rPr>
        <w:t>Traigo muertes para asustar a todos</w:t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>
        <w:rPr>
          <w:rFonts w:ascii="Georgia" w:hAnsi="Georgia"/>
          <w:i/>
          <w:iCs/>
          <w:color w:val="FFFFFF"/>
          <w:sz w:val="26"/>
          <w:szCs w:val="26"/>
        </w:rPr>
        <w:t>los que juegan con muertes.</w:t>
      </w:r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>
        <w:rPr>
          <w:rFonts w:ascii="Georgia" w:hAnsi="Georgia"/>
          <w:i/>
          <w:iCs/>
          <w:color w:val="FFFFFF"/>
          <w:sz w:val="26"/>
          <w:szCs w:val="26"/>
        </w:rPr>
        <w:t>Vidas para alegrar a los mansos y tiernos</w:t>
      </w:r>
      <w:proofErr w:type="gramStart"/>
      <w:r>
        <w:rPr>
          <w:rFonts w:ascii="Georgia" w:hAnsi="Georgia"/>
          <w:i/>
          <w:iCs/>
          <w:color w:val="FFFFFF"/>
          <w:sz w:val="26"/>
          <w:szCs w:val="26"/>
        </w:rPr>
        <w:t>,</w:t>
      </w:r>
      <w:proofErr w:type="gramEnd"/>
      <w:r w:rsidRPr="004742A3">
        <w:rPr>
          <w:rFonts w:ascii="Georgia" w:hAnsi="Georgia"/>
          <w:i/>
          <w:iCs/>
          <w:color w:val="FFFFFF"/>
          <w:sz w:val="26"/>
          <w:szCs w:val="26"/>
        </w:rPr>
        <w:br/>
      </w:r>
      <w:r>
        <w:rPr>
          <w:rFonts w:ascii="Georgia" w:hAnsi="Georgia"/>
          <w:i/>
          <w:iCs/>
          <w:color w:val="FFFFFF"/>
          <w:sz w:val="26"/>
          <w:szCs w:val="26"/>
        </w:rPr>
        <w:t xml:space="preserve">esperanzas y </w:t>
      </w:r>
      <w:proofErr w:type="spellStart"/>
      <w:r>
        <w:rPr>
          <w:rFonts w:ascii="Georgia" w:hAnsi="Georgia"/>
          <w:i/>
          <w:iCs/>
          <w:color w:val="FFFFFF"/>
          <w:sz w:val="26"/>
          <w:szCs w:val="26"/>
        </w:rPr>
        <w:t>uvas</w:t>
      </w:r>
      <w:proofErr w:type="spellEnd"/>
      <w:r>
        <w:rPr>
          <w:rFonts w:ascii="Georgia" w:hAnsi="Georgia"/>
          <w:i/>
          <w:iCs/>
          <w:color w:val="FFFFFF"/>
          <w:sz w:val="26"/>
          <w:szCs w:val="26"/>
        </w:rPr>
        <w:t xml:space="preserve"> </w:t>
      </w:r>
      <w:proofErr w:type="spellStart"/>
      <w:r>
        <w:rPr>
          <w:rFonts w:ascii="Georgia" w:hAnsi="Georgia"/>
          <w:i/>
          <w:iCs/>
          <w:color w:val="FFFFFF"/>
          <w:sz w:val="26"/>
          <w:szCs w:val="26"/>
        </w:rPr>
        <w:t>para</w:t>
      </w:r>
      <w:proofErr w:type="spellEnd"/>
      <w:r>
        <w:rPr>
          <w:rFonts w:ascii="Georgia" w:hAnsi="Georgia"/>
          <w:i/>
          <w:iCs/>
          <w:color w:val="FFFFFF"/>
          <w:sz w:val="26"/>
          <w:szCs w:val="26"/>
        </w:rPr>
        <w:t xml:space="preserve"> los </w:t>
      </w:r>
      <w:proofErr w:type="spellStart"/>
      <w:r>
        <w:rPr>
          <w:rFonts w:ascii="Georgia" w:hAnsi="Georgia"/>
          <w:i/>
          <w:iCs/>
          <w:color w:val="FFFFFF"/>
          <w:sz w:val="26"/>
          <w:szCs w:val="26"/>
        </w:rPr>
        <w:t>dolorosos</w:t>
      </w:r>
      <w:proofErr w:type="spellEnd"/>
      <w:r>
        <w:rPr>
          <w:rFonts w:ascii="Georgia" w:hAnsi="Georgia"/>
          <w:i/>
          <w:iCs/>
          <w:color w:val="FFFFFF"/>
          <w:sz w:val="26"/>
          <w:szCs w:val="26"/>
        </w:rPr>
        <w:t>.</w:t>
      </w:r>
    </w:p>
    <w:p w:rsidR="003F0CC0" w:rsidRPr="004742A3" w:rsidRDefault="004A39CF" w:rsidP="004A39CF">
      <w:pPr>
        <w:shd w:val="clear" w:color="auto" w:fill="7A9568"/>
        <w:spacing w:line="360" w:lineRule="atLeast"/>
        <w:jc w:val="center"/>
        <w:rPr>
          <w:rFonts w:ascii="Georgia" w:eastAsia="Times New Roman" w:hAnsi="Georgia" w:cs="Times New Roman"/>
          <w:b/>
          <w:bCs/>
          <w:i/>
          <w:iCs/>
          <w:color w:val="FFFFFF"/>
          <w:sz w:val="26"/>
          <w:szCs w:val="26"/>
          <w:lang w:val="en-US"/>
        </w:rPr>
      </w:pPr>
      <w:r w:rsidRPr="004742A3">
        <w:rPr>
          <w:rFonts w:ascii="Georgia" w:eastAsia="Times New Roman" w:hAnsi="Georgia" w:cs="Times New Roman"/>
          <w:b/>
          <w:bCs/>
          <w:i/>
          <w:iCs/>
          <w:color w:val="FFFFFF"/>
          <w:sz w:val="26"/>
          <w:szCs w:val="26"/>
          <w:lang w:val="en-US"/>
        </w:rPr>
        <w:t>Pero traigo ante todo</w:t>
      </w:r>
      <w:r w:rsidRPr="004742A3">
        <w:rPr>
          <w:rFonts w:ascii="Georgia" w:eastAsia="Times New Roman" w:hAnsi="Georgia" w:cs="Times New Roman"/>
          <w:b/>
          <w:bCs/>
          <w:i/>
          <w:iCs/>
          <w:color w:val="FFFFFF"/>
          <w:sz w:val="26"/>
          <w:szCs w:val="26"/>
          <w:lang w:val="en-US"/>
        </w:rPr>
        <w:br/>
        <w:t>un deseo violento de abrazar,</w:t>
      </w:r>
      <w:r w:rsidRPr="004742A3">
        <w:rPr>
          <w:rFonts w:ascii="Georgia" w:eastAsia="Times New Roman" w:hAnsi="Georgia" w:cs="Times New Roman"/>
          <w:b/>
          <w:bCs/>
          <w:i/>
          <w:iCs/>
          <w:color w:val="FFFFFF"/>
          <w:sz w:val="26"/>
          <w:szCs w:val="26"/>
          <w:lang w:val="en-US"/>
        </w:rPr>
        <w:br/>
        <w:t>atronador y grande</w:t>
      </w:r>
      <w:r w:rsidRPr="004742A3">
        <w:rPr>
          <w:rFonts w:ascii="Georgia" w:eastAsia="Times New Roman" w:hAnsi="Georgia" w:cs="Times New Roman"/>
          <w:b/>
          <w:bCs/>
          <w:i/>
          <w:iCs/>
          <w:color w:val="FFFFFF"/>
          <w:sz w:val="26"/>
          <w:szCs w:val="26"/>
          <w:lang w:val="en-US"/>
        </w:rPr>
        <w:br/>
      </w:r>
      <w:bookmarkStart w:id="3" w:name="_GoBack"/>
      <w:bookmarkEnd w:id="3"/>
      <w:r w:rsidRPr="004742A3">
        <w:rPr>
          <w:rFonts w:ascii="Georgia" w:eastAsia="Times New Roman" w:hAnsi="Georgia" w:cs="Times New Roman"/>
          <w:b/>
          <w:bCs/>
          <w:i/>
          <w:iCs/>
          <w:color w:val="FFFFFF"/>
          <w:sz w:val="26"/>
          <w:szCs w:val="26"/>
          <w:lang w:val="en-US"/>
        </w:rPr>
        <w:t>como tormenta oceánica.</w:t>
      </w:r>
      <w:r w:rsidRPr="004742A3">
        <w:rPr>
          <w:rFonts w:ascii="Georgia" w:eastAsia="Times New Roman" w:hAnsi="Georgia" w:cs="Times New Roman"/>
          <w:b/>
          <w:bCs/>
          <w:i/>
          <w:iCs/>
          <w:color w:val="FFFFFF"/>
          <w:sz w:val="26"/>
          <w:szCs w:val="26"/>
          <w:lang w:val="en-US"/>
        </w:rPr>
        <w:br/>
      </w:r>
      <w:r w:rsidRPr="004742A3">
        <w:rPr>
          <w:rFonts w:ascii="Georgia" w:eastAsia="Times New Roman" w:hAnsi="Georgia" w:cs="Times New Roman"/>
          <w:b/>
          <w:bCs/>
          <w:i/>
          <w:iCs/>
          <w:color w:val="FFFFFF"/>
          <w:sz w:val="26"/>
          <w:szCs w:val="26"/>
          <w:lang w:val="en-US"/>
        </w:rPr>
        <w:br/>
        <w:t>Quiero hacer con los brazos</w:t>
      </w:r>
      <w:r w:rsidRPr="004742A3">
        <w:rPr>
          <w:rFonts w:ascii="Georgia" w:eastAsia="Times New Roman" w:hAnsi="Georgia" w:cs="Times New Roman"/>
          <w:b/>
          <w:bCs/>
          <w:i/>
          <w:iCs/>
          <w:color w:val="FFFFFF"/>
          <w:sz w:val="26"/>
          <w:szCs w:val="26"/>
          <w:lang w:val="en-US"/>
        </w:rPr>
        <w:br/>
        <w:t>un solo brazo dulce</w:t>
      </w:r>
      <w:r w:rsidRPr="004742A3">
        <w:rPr>
          <w:rFonts w:ascii="Georgia" w:eastAsia="Times New Roman" w:hAnsi="Georgia" w:cs="Times New Roman"/>
          <w:b/>
          <w:bCs/>
          <w:i/>
          <w:iCs/>
          <w:color w:val="FFFFFF"/>
          <w:sz w:val="26"/>
          <w:szCs w:val="26"/>
          <w:lang w:val="en-US"/>
        </w:rPr>
        <w:br/>
        <w:t>que rodee la tierra.</w:t>
      </w:r>
      <w:r w:rsidRPr="004742A3">
        <w:rPr>
          <w:rFonts w:ascii="Georgia" w:eastAsia="Times New Roman" w:hAnsi="Georgia" w:cs="Times New Roman"/>
          <w:b/>
          <w:bCs/>
          <w:i/>
          <w:iCs/>
          <w:color w:val="FFFFFF"/>
          <w:sz w:val="26"/>
          <w:szCs w:val="26"/>
          <w:lang w:val="en-US"/>
        </w:rPr>
        <w:br/>
      </w:r>
      <w:r w:rsidRPr="004742A3">
        <w:rPr>
          <w:rFonts w:ascii="Georgia" w:eastAsia="Times New Roman" w:hAnsi="Georgia" w:cs="Times New Roman"/>
          <w:b/>
          <w:bCs/>
          <w:i/>
          <w:iCs/>
          <w:color w:val="FFFFFF"/>
          <w:sz w:val="26"/>
          <w:szCs w:val="26"/>
          <w:lang w:val="en-US"/>
        </w:rPr>
        <w:br/>
        <w:t>Yo deseo ante todo, que la vida sea nuestra</w:t>
      </w:r>
      <w:r w:rsidRPr="004742A3">
        <w:rPr>
          <w:rFonts w:ascii="Georgia" w:eastAsia="Times New Roman" w:hAnsi="Georgia" w:cs="Times New Roman"/>
          <w:b/>
          <w:bCs/>
          <w:i/>
          <w:iCs/>
          <w:color w:val="FFFFFF"/>
          <w:sz w:val="26"/>
          <w:szCs w:val="26"/>
          <w:lang w:val="en-US"/>
        </w:rPr>
        <w:br/>
        <w:t>como el agua y el viento.</w:t>
      </w:r>
      <w:r w:rsidRPr="004742A3">
        <w:rPr>
          <w:rFonts w:ascii="Georgia" w:eastAsia="Times New Roman" w:hAnsi="Georgia" w:cs="Times New Roman"/>
          <w:b/>
          <w:bCs/>
          <w:i/>
          <w:iCs/>
          <w:color w:val="FFFFFF"/>
          <w:sz w:val="26"/>
          <w:szCs w:val="26"/>
          <w:lang w:val="en-US"/>
        </w:rPr>
        <w:br/>
        <w:t>Que nadie tenga nunca más patria que el vecino.</w:t>
      </w:r>
      <w:r w:rsidRPr="004742A3">
        <w:rPr>
          <w:rFonts w:ascii="Georgia" w:eastAsia="Times New Roman" w:hAnsi="Georgia" w:cs="Times New Roman"/>
          <w:b/>
          <w:bCs/>
          <w:i/>
          <w:iCs/>
          <w:color w:val="FFFFFF"/>
          <w:sz w:val="26"/>
          <w:szCs w:val="26"/>
          <w:lang w:val="en-US"/>
        </w:rPr>
        <w:br/>
        <w:t>Que nadie diga más la finca mía, el barco...</w:t>
      </w:r>
      <w:r w:rsidRPr="004742A3">
        <w:rPr>
          <w:rFonts w:ascii="Georgia" w:eastAsia="Times New Roman" w:hAnsi="Georgia" w:cs="Times New Roman"/>
          <w:b/>
          <w:bCs/>
          <w:i/>
          <w:iCs/>
          <w:color w:val="FFFFFF"/>
          <w:sz w:val="26"/>
          <w:szCs w:val="26"/>
          <w:lang w:val="en-US"/>
        </w:rPr>
        <w:br/>
        <w:t>sino la finca nuestra, de Nosotros los Hombres.</w:t>
      </w:r>
    </w:p>
    <w:sectPr w:rsidR="003F0CC0" w:rsidRPr="004742A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12097"/>
    <w:multiLevelType w:val="multilevel"/>
    <w:tmpl w:val="E4CA9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3568EE"/>
    <w:multiLevelType w:val="multilevel"/>
    <w:tmpl w:val="6EC2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9D4829"/>
    <w:multiLevelType w:val="hybridMultilevel"/>
    <w:tmpl w:val="89A4D3F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E8E"/>
    <w:rsid w:val="00034693"/>
    <w:rsid w:val="00041424"/>
    <w:rsid w:val="0008628D"/>
    <w:rsid w:val="000C794E"/>
    <w:rsid w:val="000E5C9E"/>
    <w:rsid w:val="000F2ADD"/>
    <w:rsid w:val="000F7492"/>
    <w:rsid w:val="001435E6"/>
    <w:rsid w:val="001B799B"/>
    <w:rsid w:val="00244CA1"/>
    <w:rsid w:val="00257855"/>
    <w:rsid w:val="0027041D"/>
    <w:rsid w:val="00275648"/>
    <w:rsid w:val="00276B9F"/>
    <w:rsid w:val="002C1B12"/>
    <w:rsid w:val="002D7754"/>
    <w:rsid w:val="003567E4"/>
    <w:rsid w:val="00360BA2"/>
    <w:rsid w:val="003B05D6"/>
    <w:rsid w:val="003C0C10"/>
    <w:rsid w:val="003F0CC0"/>
    <w:rsid w:val="003F7D50"/>
    <w:rsid w:val="00432FCD"/>
    <w:rsid w:val="00436EB1"/>
    <w:rsid w:val="0045660F"/>
    <w:rsid w:val="004742A3"/>
    <w:rsid w:val="004A39CF"/>
    <w:rsid w:val="00592B18"/>
    <w:rsid w:val="00594D74"/>
    <w:rsid w:val="005A1813"/>
    <w:rsid w:val="00671D27"/>
    <w:rsid w:val="00695F55"/>
    <w:rsid w:val="006B2D52"/>
    <w:rsid w:val="006C555A"/>
    <w:rsid w:val="006D54AD"/>
    <w:rsid w:val="007005A7"/>
    <w:rsid w:val="00721ABE"/>
    <w:rsid w:val="00740497"/>
    <w:rsid w:val="00770994"/>
    <w:rsid w:val="007A048E"/>
    <w:rsid w:val="007D08D1"/>
    <w:rsid w:val="00814974"/>
    <w:rsid w:val="008325BE"/>
    <w:rsid w:val="008444F6"/>
    <w:rsid w:val="00867134"/>
    <w:rsid w:val="008A0F6D"/>
    <w:rsid w:val="008C1E8E"/>
    <w:rsid w:val="00932BA9"/>
    <w:rsid w:val="00975579"/>
    <w:rsid w:val="009A4480"/>
    <w:rsid w:val="00A85FAA"/>
    <w:rsid w:val="00A95034"/>
    <w:rsid w:val="00AB5D6B"/>
    <w:rsid w:val="00AD0F41"/>
    <w:rsid w:val="00B67C25"/>
    <w:rsid w:val="00BC3628"/>
    <w:rsid w:val="00BE5A2B"/>
    <w:rsid w:val="00C441C9"/>
    <w:rsid w:val="00C44FC3"/>
    <w:rsid w:val="00C74A29"/>
    <w:rsid w:val="00C91E70"/>
    <w:rsid w:val="00CA63EA"/>
    <w:rsid w:val="00CC64E8"/>
    <w:rsid w:val="00D213CE"/>
    <w:rsid w:val="00D410ED"/>
    <w:rsid w:val="00D4277E"/>
    <w:rsid w:val="00DB4F02"/>
    <w:rsid w:val="00DD3739"/>
    <w:rsid w:val="00E35269"/>
    <w:rsid w:val="00E403B6"/>
    <w:rsid w:val="00E60172"/>
    <w:rsid w:val="00EE68B7"/>
    <w:rsid w:val="00F16D96"/>
    <w:rsid w:val="00F4758D"/>
    <w:rsid w:val="00F84B14"/>
    <w:rsid w:val="00FA3D50"/>
    <w:rsid w:val="00FD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E8E"/>
  </w:style>
  <w:style w:type="paragraph" w:styleId="Heading1">
    <w:name w:val="heading 1"/>
    <w:basedOn w:val="Normal"/>
    <w:next w:val="Normal"/>
    <w:link w:val="Heading1Char"/>
    <w:uiPriority w:val="9"/>
    <w:qFormat/>
    <w:rsid w:val="004A39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39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436E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E8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36EB1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NormalWeb">
    <w:name w:val="Normal (Web)"/>
    <w:basedOn w:val="Normal"/>
    <w:uiPriority w:val="99"/>
    <w:semiHidden/>
    <w:unhideWhenUsed/>
    <w:rsid w:val="0043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3C0C10"/>
  </w:style>
  <w:style w:type="character" w:customStyle="1" w:styleId="j-jk9ej-pjvnoc">
    <w:name w:val="j-jk9ej-pjvnoc"/>
    <w:basedOn w:val="DefaultParagraphFont"/>
    <w:rsid w:val="00275648"/>
  </w:style>
  <w:style w:type="character" w:styleId="Strong">
    <w:name w:val="Strong"/>
    <w:basedOn w:val="DefaultParagraphFont"/>
    <w:uiPriority w:val="22"/>
    <w:qFormat/>
    <w:rsid w:val="00276B9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76B9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39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39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scription">
    <w:name w:val="description"/>
    <w:basedOn w:val="Normal"/>
    <w:rsid w:val="004A3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9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E8E"/>
  </w:style>
  <w:style w:type="paragraph" w:styleId="Heading1">
    <w:name w:val="heading 1"/>
    <w:basedOn w:val="Normal"/>
    <w:next w:val="Normal"/>
    <w:link w:val="Heading1Char"/>
    <w:uiPriority w:val="9"/>
    <w:qFormat/>
    <w:rsid w:val="004A39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39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436E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E8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36EB1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NormalWeb">
    <w:name w:val="Normal (Web)"/>
    <w:basedOn w:val="Normal"/>
    <w:uiPriority w:val="99"/>
    <w:semiHidden/>
    <w:unhideWhenUsed/>
    <w:rsid w:val="0043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3C0C10"/>
  </w:style>
  <w:style w:type="character" w:customStyle="1" w:styleId="j-jk9ej-pjvnoc">
    <w:name w:val="j-jk9ej-pjvnoc"/>
    <w:basedOn w:val="DefaultParagraphFont"/>
    <w:rsid w:val="00275648"/>
  </w:style>
  <w:style w:type="character" w:styleId="Strong">
    <w:name w:val="Strong"/>
    <w:basedOn w:val="DefaultParagraphFont"/>
    <w:uiPriority w:val="22"/>
    <w:qFormat/>
    <w:rsid w:val="00276B9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76B9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39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39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scription">
    <w:name w:val="description"/>
    <w:basedOn w:val="Normal"/>
    <w:rsid w:val="004A3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9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9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44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36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00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4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32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9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1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70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3482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6" w:space="12" w:color="FFFFCC"/>
                                        <w:right w:val="none" w:sz="0" w:space="0" w:color="auto"/>
                                      </w:divBdr>
                                      <w:divsChild>
                                        <w:div w:id="194585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34610">
          <w:marLeft w:val="240"/>
          <w:marRight w:val="24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1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1595">
              <w:marLeft w:val="12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2736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22905">
              <w:marLeft w:val="12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85177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340">
              <w:marLeft w:val="12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1355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348931">
              <w:marLeft w:val="12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34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6676">
              <w:marLeft w:val="12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8837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0025">
              <w:marLeft w:val="12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20828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03240">
              <w:marLeft w:val="12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312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6090">
              <w:marLeft w:val="12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8131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5958">
              <w:marLeft w:val="180"/>
              <w:marRight w:val="180"/>
              <w:marTop w:val="12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4E1EA-AF64-467F-A30E-322A80507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LPS</cp:lastModifiedBy>
  <cp:revision>3</cp:revision>
  <cp:lastPrinted>2017-03-01T17:13:00Z</cp:lastPrinted>
  <dcterms:created xsi:type="dcterms:W3CDTF">2017-03-21T21:43:00Z</dcterms:created>
  <dcterms:modified xsi:type="dcterms:W3CDTF">2017-03-21T21:44:00Z</dcterms:modified>
</cp:coreProperties>
</file>